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6"/>
        <w:gridCol w:w="6168"/>
        <w:gridCol w:w="1590"/>
      </w:tblGrid>
      <w:tr w:rsidR="00975CFF" w:rsidRPr="00B80A0C" w:rsidTr="00763D90">
        <w:trPr>
          <w:trHeight w:val="720"/>
          <w:jc w:val="center"/>
        </w:trPr>
        <w:tc>
          <w:tcPr>
            <w:tcW w:w="1376" w:type="dxa"/>
            <w:vMerge w:val="restart"/>
          </w:tcPr>
          <w:p w:rsidR="00975CFF" w:rsidRPr="00B80A0C" w:rsidRDefault="005C4907">
            <w:pPr>
              <w:spacing w:before="20"/>
              <w:rPr>
                <w:rFonts w:ascii="Calibri" w:hAnsi="Calibri" w:cs="Calibri"/>
                <w:noProof/>
                <w:sz w:val="27"/>
                <w:szCs w:val="27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noProof/>
                <w:sz w:val="27"/>
                <w:szCs w:val="27"/>
              </w:rPr>
              <w:drawing>
                <wp:inline distT="0" distB="0" distL="0" distR="0">
                  <wp:extent cx="784860" cy="845185"/>
                  <wp:effectExtent l="0" t="0" r="0" b="0"/>
                  <wp:docPr id="1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6026" r="-8426" b="-149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845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68" w:type="dxa"/>
            <w:vMerge w:val="restart"/>
            <w:vAlign w:val="center"/>
          </w:tcPr>
          <w:p w:rsidR="00975CFF" w:rsidRPr="00D2017B" w:rsidRDefault="00975CFF">
            <w:pPr>
              <w:spacing w:before="20"/>
              <w:rPr>
                <w:b/>
                <w:noProof/>
                <w:sz w:val="28"/>
                <w:szCs w:val="32"/>
              </w:rPr>
            </w:pPr>
            <w:r w:rsidRPr="00D2017B">
              <w:rPr>
                <w:b/>
                <w:noProof/>
                <w:sz w:val="28"/>
                <w:szCs w:val="32"/>
              </w:rPr>
              <w:t>JUSTIÇA ELEITORAL</w:t>
            </w:r>
          </w:p>
          <w:p w:rsidR="00975CFF" w:rsidRPr="00B80A0C" w:rsidRDefault="00975CFF" w:rsidP="00FB4124">
            <w:pPr>
              <w:spacing w:before="20"/>
              <w:rPr>
                <w:rFonts w:ascii="Calibri" w:hAnsi="Calibri" w:cs="Calibri"/>
                <w:noProof/>
                <w:sz w:val="27"/>
                <w:szCs w:val="27"/>
              </w:rPr>
            </w:pPr>
            <w:r w:rsidRPr="00D2017B">
              <w:rPr>
                <w:b/>
                <w:noProof/>
                <w:sz w:val="28"/>
                <w:szCs w:val="32"/>
              </w:rPr>
              <w:t xml:space="preserve">Tribunal Regional Eleitoral </w:t>
            </w:r>
            <w:r w:rsidR="00FB4124" w:rsidRPr="00D2017B">
              <w:rPr>
                <w:b/>
                <w:noProof/>
                <w:sz w:val="28"/>
                <w:szCs w:val="32"/>
              </w:rPr>
              <w:t>da Bahia</w:t>
            </w:r>
          </w:p>
        </w:tc>
        <w:tc>
          <w:tcPr>
            <w:tcW w:w="1590" w:type="dxa"/>
            <w:shd w:val="clear" w:color="auto" w:fill="D9D9D9"/>
            <w:vAlign w:val="center"/>
          </w:tcPr>
          <w:p w:rsidR="00975CFF" w:rsidRPr="00D2017B" w:rsidRDefault="00975CFF" w:rsidP="00975CFF">
            <w:pPr>
              <w:jc w:val="center"/>
              <w:rPr>
                <w:b/>
                <w:noProof/>
                <w:sz w:val="28"/>
                <w:szCs w:val="28"/>
              </w:rPr>
            </w:pPr>
            <w:r w:rsidRPr="00D2017B">
              <w:rPr>
                <w:b/>
                <w:noProof/>
                <w:sz w:val="28"/>
                <w:szCs w:val="28"/>
              </w:rPr>
              <w:t xml:space="preserve">TRD - </w:t>
            </w:r>
            <w:r w:rsidR="00D07217" w:rsidRPr="00D2017B">
              <w:rPr>
                <w:b/>
                <w:noProof/>
                <w:sz w:val="28"/>
                <w:szCs w:val="28"/>
              </w:rPr>
              <w:t>Local</w:t>
            </w:r>
          </w:p>
          <w:p w:rsidR="00975CFF" w:rsidRPr="00D2017B" w:rsidRDefault="00975CFF" w:rsidP="00975CFF">
            <w:pPr>
              <w:jc w:val="center"/>
              <w:rPr>
                <w:noProof/>
                <w:sz w:val="28"/>
                <w:szCs w:val="28"/>
              </w:rPr>
            </w:pPr>
            <w:r w:rsidRPr="00D2017B">
              <w:rPr>
                <w:noProof/>
                <w:sz w:val="28"/>
                <w:szCs w:val="28"/>
              </w:rPr>
              <w:t>Nº</w:t>
            </w:r>
          </w:p>
        </w:tc>
      </w:tr>
      <w:tr w:rsidR="00975CFF" w:rsidRPr="00B80A0C" w:rsidTr="00D07217">
        <w:trPr>
          <w:trHeight w:val="638"/>
          <w:jc w:val="center"/>
        </w:trPr>
        <w:tc>
          <w:tcPr>
            <w:tcW w:w="1376" w:type="dxa"/>
            <w:vMerge/>
          </w:tcPr>
          <w:p w:rsidR="00975CFF" w:rsidRPr="00B80A0C" w:rsidRDefault="00975CFF">
            <w:pPr>
              <w:spacing w:before="20"/>
              <w:rPr>
                <w:rFonts w:ascii="Calibri" w:hAnsi="Calibri" w:cs="Calibri"/>
                <w:noProof/>
                <w:sz w:val="27"/>
                <w:szCs w:val="27"/>
              </w:rPr>
            </w:pPr>
          </w:p>
        </w:tc>
        <w:tc>
          <w:tcPr>
            <w:tcW w:w="6168" w:type="dxa"/>
            <w:vMerge/>
            <w:vAlign w:val="center"/>
          </w:tcPr>
          <w:p w:rsidR="00975CFF" w:rsidRPr="00B80A0C" w:rsidRDefault="00975CFF">
            <w:pPr>
              <w:spacing w:before="20"/>
              <w:rPr>
                <w:rFonts w:ascii="Calibri" w:hAnsi="Calibri" w:cs="Calibri"/>
                <w:b/>
                <w:noProof/>
                <w:sz w:val="28"/>
                <w:szCs w:val="32"/>
              </w:rPr>
            </w:pPr>
          </w:p>
        </w:tc>
        <w:tc>
          <w:tcPr>
            <w:tcW w:w="1590" w:type="dxa"/>
            <w:vAlign w:val="center"/>
          </w:tcPr>
          <w:p w:rsidR="00975CFF" w:rsidRPr="00D2017B" w:rsidRDefault="00EE1B57" w:rsidP="00975CFF">
            <w:pPr>
              <w:jc w:val="center"/>
              <w:rPr>
                <w:noProof/>
                <w:sz w:val="28"/>
                <w:szCs w:val="28"/>
              </w:rPr>
            </w:pPr>
            <w:r w:rsidRPr="00D2017B">
              <w:rPr>
                <w:noProof/>
                <w:sz w:val="28"/>
                <w:szCs w:val="28"/>
              </w:rPr>
              <w:t>xxx</w:t>
            </w:r>
          </w:p>
        </w:tc>
      </w:tr>
    </w:tbl>
    <w:p w:rsidR="00023D6C" w:rsidRPr="009A0E3F" w:rsidRDefault="00023D6C">
      <w:pPr>
        <w:spacing w:before="20"/>
        <w:rPr>
          <w:rFonts w:ascii="Calibri" w:hAnsi="Calibri" w:cs="Calibri"/>
          <w:b/>
          <w:bCs/>
          <w:sz w:val="44"/>
          <w:szCs w:val="24"/>
        </w:rPr>
      </w:pPr>
    </w:p>
    <w:p w:rsidR="00D07217" w:rsidRPr="00D2017B" w:rsidRDefault="00023D6C">
      <w:pPr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  <w:r w:rsidRPr="00D2017B">
        <w:rPr>
          <w:b/>
          <w:bCs/>
          <w:sz w:val="32"/>
          <w:szCs w:val="28"/>
        </w:rPr>
        <w:t>TERM</w:t>
      </w:r>
      <w:r w:rsidR="00B80A0C" w:rsidRPr="00D2017B">
        <w:rPr>
          <w:b/>
          <w:bCs/>
          <w:sz w:val="32"/>
          <w:szCs w:val="28"/>
        </w:rPr>
        <w:t xml:space="preserve">O DE RECEBIMENTO </w:t>
      </w:r>
      <w:r w:rsidR="006D36BB" w:rsidRPr="00D2017B">
        <w:rPr>
          <w:b/>
          <w:bCs/>
          <w:sz w:val="32"/>
          <w:szCs w:val="28"/>
        </w:rPr>
        <w:t>DEFINITIVO</w:t>
      </w:r>
    </w:p>
    <w:p w:rsidR="00023D6C" w:rsidRPr="00D2017B" w:rsidRDefault="00D07217" w:rsidP="00763D90">
      <w:pPr>
        <w:shd w:val="clear" w:color="auto" w:fill="D9D9D9"/>
        <w:autoSpaceDE w:val="0"/>
        <w:autoSpaceDN w:val="0"/>
        <w:adjustRightInd w:val="0"/>
        <w:jc w:val="center"/>
        <w:rPr>
          <w:b/>
          <w:bCs/>
          <w:sz w:val="32"/>
          <w:szCs w:val="28"/>
        </w:rPr>
      </w:pPr>
      <w:proofErr w:type="gramStart"/>
      <w:r w:rsidRPr="00D2017B">
        <w:rPr>
          <w:b/>
          <w:bCs/>
          <w:sz w:val="32"/>
          <w:szCs w:val="28"/>
        </w:rPr>
        <w:t>do</w:t>
      </w:r>
      <w:proofErr w:type="gramEnd"/>
      <w:r w:rsidRPr="00D2017B">
        <w:rPr>
          <w:b/>
          <w:bCs/>
          <w:sz w:val="32"/>
          <w:szCs w:val="28"/>
        </w:rPr>
        <w:t xml:space="preserve"> Local de Armazenamento</w:t>
      </w:r>
    </w:p>
    <w:p w:rsidR="00023D6C" w:rsidRPr="009A0E3F" w:rsidRDefault="00023D6C">
      <w:pPr>
        <w:autoSpaceDE w:val="0"/>
        <w:autoSpaceDN w:val="0"/>
        <w:adjustRightInd w:val="0"/>
        <w:rPr>
          <w:rFonts w:ascii="Calibri" w:hAnsi="Calibri" w:cs="Calibri"/>
          <w:b/>
          <w:bCs/>
          <w:sz w:val="36"/>
        </w:rPr>
      </w:pPr>
    </w:p>
    <w:p w:rsidR="00023D6C" w:rsidRPr="00C96AE0" w:rsidRDefault="00023D6C">
      <w:pPr>
        <w:autoSpaceDE w:val="0"/>
        <w:autoSpaceDN w:val="0"/>
        <w:adjustRightInd w:val="0"/>
        <w:spacing w:before="120" w:line="360" w:lineRule="auto"/>
        <w:jc w:val="both"/>
        <w:rPr>
          <w:sz w:val="22"/>
          <w:szCs w:val="22"/>
        </w:rPr>
      </w:pPr>
      <w:r w:rsidRPr="00B80A0C">
        <w:rPr>
          <w:rFonts w:ascii="Calibri" w:hAnsi="Calibri" w:cs="Calibri"/>
          <w:b/>
          <w:bCs/>
          <w:sz w:val="24"/>
          <w:szCs w:val="27"/>
        </w:rPr>
        <w:tab/>
      </w:r>
      <w:r w:rsidRPr="00B80A0C">
        <w:rPr>
          <w:rFonts w:ascii="Calibri" w:hAnsi="Calibri" w:cs="Calibri"/>
          <w:b/>
          <w:bCs/>
          <w:sz w:val="24"/>
          <w:szCs w:val="27"/>
        </w:rPr>
        <w:tab/>
      </w:r>
      <w:r w:rsidRPr="00C96AE0">
        <w:rPr>
          <w:b/>
          <w:bCs/>
          <w:sz w:val="22"/>
          <w:szCs w:val="22"/>
        </w:rPr>
        <w:t xml:space="preserve">O </w:t>
      </w:r>
      <w:r w:rsidRPr="00C96AE0">
        <w:rPr>
          <w:b/>
          <w:i/>
          <w:iCs/>
          <w:sz w:val="22"/>
          <w:szCs w:val="22"/>
        </w:rPr>
        <w:t xml:space="preserve">Tribunal Regional Eleitoral </w:t>
      </w:r>
      <w:r w:rsidR="00FB4124" w:rsidRPr="00C96AE0">
        <w:rPr>
          <w:b/>
          <w:i/>
          <w:iCs/>
          <w:sz w:val="22"/>
          <w:szCs w:val="22"/>
        </w:rPr>
        <w:t>da Bahia</w:t>
      </w:r>
      <w:r w:rsidRPr="00C96AE0">
        <w:rPr>
          <w:b/>
          <w:sz w:val="22"/>
          <w:szCs w:val="22"/>
        </w:rPr>
        <w:t>,</w:t>
      </w:r>
      <w:r w:rsidRPr="00C96AE0">
        <w:rPr>
          <w:sz w:val="22"/>
          <w:szCs w:val="22"/>
        </w:rPr>
        <w:t xml:space="preserve"> pelo presente </w:t>
      </w:r>
      <w:r w:rsidRPr="00C96AE0">
        <w:rPr>
          <w:b/>
          <w:bCs/>
          <w:sz w:val="22"/>
          <w:szCs w:val="22"/>
        </w:rPr>
        <w:t>TERM</w:t>
      </w:r>
      <w:r w:rsidR="00B80A0C" w:rsidRPr="00C96AE0">
        <w:rPr>
          <w:b/>
          <w:bCs/>
          <w:sz w:val="22"/>
          <w:szCs w:val="22"/>
        </w:rPr>
        <w:t xml:space="preserve">O DE RECEBIMENTO </w:t>
      </w:r>
      <w:r w:rsidR="00C43C1D" w:rsidRPr="00C96AE0">
        <w:rPr>
          <w:b/>
          <w:bCs/>
          <w:sz w:val="22"/>
          <w:szCs w:val="22"/>
        </w:rPr>
        <w:t>DEFINITIVO do Local de Armazenamento</w:t>
      </w:r>
      <w:r w:rsidRPr="00C96AE0">
        <w:rPr>
          <w:b/>
          <w:bCs/>
          <w:sz w:val="22"/>
          <w:szCs w:val="22"/>
        </w:rPr>
        <w:t xml:space="preserve">, </w:t>
      </w:r>
      <w:r w:rsidRPr="00C96AE0">
        <w:rPr>
          <w:sz w:val="22"/>
          <w:szCs w:val="22"/>
        </w:rPr>
        <w:t xml:space="preserve">dá por aceitos os serviços executados pela empresa </w:t>
      </w:r>
      <w:r w:rsidR="00EE1B57" w:rsidRPr="00C96AE0">
        <w:rPr>
          <w:b/>
          <w:sz w:val="22"/>
          <w:szCs w:val="22"/>
        </w:rPr>
        <w:t>XXXXXXXXX</w:t>
      </w:r>
      <w:r w:rsidRPr="00C96AE0">
        <w:rPr>
          <w:sz w:val="22"/>
          <w:szCs w:val="22"/>
        </w:rPr>
        <w:t xml:space="preserve">, relativos à conservação de urnas eletrônicas, previstos na(s) Ordem de Serviço nº </w:t>
      </w:r>
      <w:r w:rsidR="00EE1B57" w:rsidRPr="00C96AE0">
        <w:rPr>
          <w:b/>
          <w:sz w:val="22"/>
          <w:szCs w:val="22"/>
        </w:rPr>
        <w:t>XXXX, XXXX, XXXX/20XX</w:t>
      </w:r>
      <w:r w:rsidR="007419B3" w:rsidRPr="00C96AE0">
        <w:rPr>
          <w:b/>
          <w:sz w:val="22"/>
          <w:szCs w:val="22"/>
        </w:rPr>
        <w:t xml:space="preserve"> </w:t>
      </w:r>
      <w:r w:rsidRPr="00C96AE0">
        <w:rPr>
          <w:sz w:val="22"/>
          <w:szCs w:val="22"/>
        </w:rPr>
        <w:t>emitida(s</w:t>
      </w:r>
      <w:r w:rsidR="00A316C2" w:rsidRPr="00C96AE0">
        <w:rPr>
          <w:sz w:val="22"/>
          <w:szCs w:val="22"/>
        </w:rPr>
        <w:t>) em decorrência do Contrato TRE</w:t>
      </w:r>
      <w:r w:rsidRPr="00C96AE0">
        <w:rPr>
          <w:sz w:val="22"/>
          <w:szCs w:val="22"/>
        </w:rPr>
        <w:t xml:space="preserve"> nº </w:t>
      </w:r>
      <w:r w:rsidR="00EE1B57" w:rsidRPr="00C96AE0">
        <w:rPr>
          <w:b/>
          <w:sz w:val="22"/>
          <w:szCs w:val="22"/>
        </w:rPr>
        <w:t>XX</w:t>
      </w:r>
      <w:r w:rsidRPr="00C96AE0">
        <w:rPr>
          <w:b/>
          <w:sz w:val="22"/>
          <w:szCs w:val="22"/>
        </w:rPr>
        <w:t>/20</w:t>
      </w:r>
      <w:r w:rsidR="00EE1B57" w:rsidRPr="00C96AE0">
        <w:rPr>
          <w:b/>
          <w:sz w:val="22"/>
          <w:szCs w:val="22"/>
        </w:rPr>
        <w:t>XX</w:t>
      </w:r>
      <w:r w:rsidRPr="00C96AE0">
        <w:rPr>
          <w:sz w:val="22"/>
          <w:szCs w:val="22"/>
        </w:rPr>
        <w:t>, tendo em vista que estão de acordo com as especificações contratuais.</w:t>
      </w:r>
    </w:p>
    <w:p w:rsidR="00023D6C" w:rsidRPr="00C96AE0" w:rsidRDefault="00023D6C">
      <w:pPr>
        <w:autoSpaceDE w:val="0"/>
        <w:autoSpaceDN w:val="0"/>
        <w:adjustRightInd w:val="0"/>
        <w:spacing w:before="120" w:line="360" w:lineRule="auto"/>
        <w:jc w:val="both"/>
        <w:rPr>
          <w:sz w:val="22"/>
          <w:szCs w:val="22"/>
        </w:rPr>
      </w:pPr>
      <w:r w:rsidRPr="00C96AE0">
        <w:rPr>
          <w:sz w:val="22"/>
          <w:szCs w:val="22"/>
        </w:rPr>
        <w:tab/>
      </w:r>
      <w:r w:rsidRPr="00C96AE0">
        <w:rPr>
          <w:sz w:val="22"/>
          <w:szCs w:val="22"/>
        </w:rPr>
        <w:tab/>
        <w:t>Declaro que as informações constantes d</w:t>
      </w:r>
      <w:r w:rsidR="00763D90" w:rsidRPr="00C96AE0">
        <w:rPr>
          <w:sz w:val="22"/>
          <w:szCs w:val="22"/>
        </w:rPr>
        <w:t>a</w:t>
      </w:r>
      <w:r w:rsidRPr="00C96AE0">
        <w:rPr>
          <w:sz w:val="22"/>
          <w:szCs w:val="22"/>
        </w:rPr>
        <w:t xml:space="preserve"> </w:t>
      </w:r>
      <w:r w:rsidR="00763D90" w:rsidRPr="00C96AE0">
        <w:rPr>
          <w:b/>
          <w:sz w:val="22"/>
          <w:szCs w:val="22"/>
        </w:rPr>
        <w:t>Declaração</w:t>
      </w:r>
      <w:r w:rsidR="00975CFF" w:rsidRPr="00C96AE0">
        <w:rPr>
          <w:b/>
          <w:sz w:val="22"/>
          <w:szCs w:val="22"/>
        </w:rPr>
        <w:t xml:space="preserve"> de </w:t>
      </w:r>
      <w:r w:rsidR="00763D90" w:rsidRPr="00C96AE0">
        <w:rPr>
          <w:b/>
          <w:sz w:val="22"/>
          <w:szCs w:val="22"/>
        </w:rPr>
        <w:t xml:space="preserve">Conclusão </w:t>
      </w:r>
      <w:r w:rsidR="00C43C1D" w:rsidRPr="00C96AE0">
        <w:rPr>
          <w:b/>
          <w:sz w:val="22"/>
          <w:szCs w:val="22"/>
        </w:rPr>
        <w:t>dos Serviços</w:t>
      </w:r>
      <w:r w:rsidR="00975CFF" w:rsidRPr="00C96AE0">
        <w:rPr>
          <w:b/>
          <w:sz w:val="22"/>
          <w:szCs w:val="22"/>
        </w:rPr>
        <w:t xml:space="preserve"> </w:t>
      </w:r>
      <w:r w:rsidRPr="00C96AE0">
        <w:rPr>
          <w:b/>
          <w:sz w:val="22"/>
          <w:szCs w:val="22"/>
        </w:rPr>
        <w:t xml:space="preserve">– </w:t>
      </w:r>
      <w:r w:rsidR="00133199" w:rsidRPr="00C96AE0">
        <w:rPr>
          <w:b/>
          <w:sz w:val="22"/>
          <w:szCs w:val="22"/>
        </w:rPr>
        <w:t>DC</w:t>
      </w:r>
      <w:r w:rsidR="005774F5" w:rsidRPr="00C96AE0">
        <w:rPr>
          <w:b/>
          <w:sz w:val="22"/>
          <w:szCs w:val="22"/>
        </w:rPr>
        <w:t>S</w:t>
      </w:r>
      <w:r w:rsidR="00133199" w:rsidRPr="00C96AE0">
        <w:rPr>
          <w:sz w:val="22"/>
          <w:szCs w:val="22"/>
        </w:rPr>
        <w:t>, apresentad</w:t>
      </w:r>
      <w:r w:rsidR="005774F5" w:rsidRPr="00C96AE0">
        <w:rPr>
          <w:sz w:val="22"/>
          <w:szCs w:val="22"/>
        </w:rPr>
        <w:t>a</w:t>
      </w:r>
      <w:r w:rsidR="00133199" w:rsidRPr="00C96AE0">
        <w:rPr>
          <w:sz w:val="22"/>
          <w:szCs w:val="22"/>
        </w:rPr>
        <w:t xml:space="preserve"> pela Contratada</w:t>
      </w:r>
      <w:r w:rsidRPr="00C96AE0">
        <w:rPr>
          <w:sz w:val="22"/>
          <w:szCs w:val="22"/>
        </w:rPr>
        <w:t xml:space="preserve">, conforme previsto no item </w:t>
      </w:r>
      <w:r w:rsidR="008656F9" w:rsidRPr="00C55A2A">
        <w:rPr>
          <w:color w:val="000000" w:themeColor="text1"/>
          <w:sz w:val="22"/>
          <w:szCs w:val="22"/>
        </w:rPr>
        <w:t>6</w:t>
      </w:r>
      <w:r w:rsidR="00B76985" w:rsidRPr="00C55A2A">
        <w:rPr>
          <w:color w:val="000000" w:themeColor="text1"/>
          <w:sz w:val="22"/>
          <w:szCs w:val="22"/>
        </w:rPr>
        <w:t>.28</w:t>
      </w:r>
      <w:r w:rsidRPr="00C96AE0">
        <w:rPr>
          <w:color w:val="000000" w:themeColor="text1"/>
          <w:sz w:val="22"/>
          <w:szCs w:val="22"/>
        </w:rPr>
        <w:t xml:space="preserve"> </w:t>
      </w:r>
      <w:r w:rsidRPr="00C96AE0">
        <w:rPr>
          <w:sz w:val="22"/>
          <w:szCs w:val="22"/>
        </w:rPr>
        <w:t>do Anexo I – Termo de Referência do contrato acima mencionado foram:</w:t>
      </w:r>
    </w:p>
    <w:p w:rsidR="00023D6C" w:rsidRPr="00C96AE0" w:rsidRDefault="00023D6C">
      <w:pPr>
        <w:autoSpaceDE w:val="0"/>
        <w:autoSpaceDN w:val="0"/>
        <w:adjustRightInd w:val="0"/>
        <w:spacing w:line="360" w:lineRule="auto"/>
        <w:ind w:left="709" w:firstLine="709"/>
        <w:jc w:val="both"/>
        <w:rPr>
          <w:sz w:val="22"/>
          <w:szCs w:val="22"/>
        </w:rPr>
      </w:pPr>
      <w:r w:rsidRPr="00C96AE0">
        <w:rPr>
          <w:sz w:val="22"/>
          <w:szCs w:val="22"/>
        </w:rPr>
        <w:t>(</w:t>
      </w:r>
      <w:r w:rsidR="006A623D">
        <w:rPr>
          <w:sz w:val="22"/>
          <w:szCs w:val="22"/>
        </w:rPr>
        <w:t xml:space="preserve">  </w:t>
      </w:r>
      <w:r w:rsidRPr="00C96AE0">
        <w:rPr>
          <w:sz w:val="22"/>
          <w:szCs w:val="22"/>
        </w:rPr>
        <w:t>) devidamente inseridas no sistema Logusweb.</w:t>
      </w:r>
    </w:p>
    <w:p w:rsidR="00023D6C" w:rsidRPr="00C96AE0" w:rsidRDefault="00023D6C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2"/>
          <w:szCs w:val="22"/>
        </w:rPr>
      </w:pPr>
      <w:proofErr w:type="gramStart"/>
      <w:r w:rsidRPr="00C96AE0">
        <w:rPr>
          <w:sz w:val="22"/>
          <w:szCs w:val="22"/>
        </w:rPr>
        <w:t>(</w:t>
      </w:r>
      <w:r w:rsidR="00EE1B57" w:rsidRPr="00C96AE0">
        <w:rPr>
          <w:sz w:val="22"/>
          <w:szCs w:val="22"/>
        </w:rPr>
        <w:t xml:space="preserve"> </w:t>
      </w:r>
      <w:proofErr w:type="gramEnd"/>
      <w:r w:rsidRPr="00C96AE0">
        <w:rPr>
          <w:sz w:val="22"/>
          <w:szCs w:val="22"/>
        </w:rPr>
        <w:t>) recepcionadas em relatório já conferido por esta fiscalização (por indisponibilidade do Logusweb).</w:t>
      </w:r>
    </w:p>
    <w:p w:rsidR="00023D6C" w:rsidRPr="00C96AE0" w:rsidRDefault="00023D6C">
      <w:pPr>
        <w:autoSpaceDE w:val="0"/>
        <w:autoSpaceDN w:val="0"/>
        <w:adjustRightInd w:val="0"/>
        <w:spacing w:before="120" w:line="360" w:lineRule="auto"/>
        <w:ind w:firstLine="1400"/>
        <w:jc w:val="both"/>
        <w:rPr>
          <w:sz w:val="22"/>
          <w:szCs w:val="22"/>
        </w:rPr>
      </w:pPr>
      <w:r w:rsidRPr="00C96AE0">
        <w:rPr>
          <w:sz w:val="22"/>
          <w:szCs w:val="22"/>
        </w:rPr>
        <w:t xml:space="preserve">Declaro ainda que os serviços discriminados na(s) referida(s) </w:t>
      </w:r>
      <w:proofErr w:type="gramStart"/>
      <w:r w:rsidRPr="00C96AE0">
        <w:rPr>
          <w:sz w:val="22"/>
          <w:szCs w:val="22"/>
        </w:rPr>
        <w:t>OS(</w:t>
      </w:r>
      <w:proofErr w:type="gramEnd"/>
      <w:r w:rsidRPr="00C96AE0">
        <w:rPr>
          <w:sz w:val="22"/>
          <w:szCs w:val="22"/>
        </w:rPr>
        <w:t>‘s) foram prestad</w:t>
      </w:r>
      <w:r w:rsidR="005774F5" w:rsidRPr="00C96AE0">
        <w:rPr>
          <w:sz w:val="22"/>
          <w:szCs w:val="22"/>
        </w:rPr>
        <w:t xml:space="preserve">os e que a efetiva prestação </w:t>
      </w:r>
      <w:r w:rsidRPr="00C96AE0">
        <w:rPr>
          <w:sz w:val="22"/>
          <w:szCs w:val="22"/>
        </w:rPr>
        <w:t>de serviços deu-se conforme a tabela abaixo</w:t>
      </w:r>
      <w:r w:rsidR="00596EFF" w:rsidRPr="00C96AE0">
        <w:rPr>
          <w:sz w:val="22"/>
          <w:szCs w:val="22"/>
        </w:rPr>
        <w:t>.</w:t>
      </w:r>
    </w:p>
    <w:tbl>
      <w:tblPr>
        <w:tblW w:w="8962" w:type="dxa"/>
        <w:jc w:val="center"/>
        <w:tblInd w:w="-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3"/>
        <w:gridCol w:w="1701"/>
        <w:gridCol w:w="1701"/>
        <w:gridCol w:w="1701"/>
        <w:gridCol w:w="1646"/>
      </w:tblGrid>
      <w:tr w:rsidR="00DD3163" w:rsidRPr="00C96AE0" w:rsidTr="00DD3163">
        <w:trPr>
          <w:trHeight w:val="384"/>
          <w:jc w:val="center"/>
        </w:trPr>
        <w:tc>
          <w:tcPr>
            <w:tcW w:w="2213" w:type="dxa"/>
            <w:vMerge w:val="restart"/>
            <w:shd w:val="clear" w:color="auto" w:fill="D9D9D9"/>
            <w:vAlign w:val="center"/>
          </w:tcPr>
          <w:p w:rsidR="00DD3163" w:rsidRPr="00C96AE0" w:rsidRDefault="00DD3163" w:rsidP="00C133F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96AE0">
              <w:rPr>
                <w:b/>
                <w:sz w:val="22"/>
                <w:szCs w:val="22"/>
              </w:rPr>
              <w:t>OS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:rsidR="00DD3163" w:rsidRPr="00C96AE0" w:rsidRDefault="00DD3163" w:rsidP="00465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96AE0">
              <w:rPr>
                <w:b/>
                <w:sz w:val="22"/>
                <w:szCs w:val="22"/>
              </w:rPr>
              <w:t>Qtd.GA</w:t>
            </w:r>
          </w:p>
        </w:tc>
        <w:tc>
          <w:tcPr>
            <w:tcW w:w="3347" w:type="dxa"/>
            <w:gridSpan w:val="2"/>
            <w:shd w:val="clear" w:color="auto" w:fill="D9D9D9"/>
            <w:vAlign w:val="center"/>
          </w:tcPr>
          <w:p w:rsidR="00DD3163" w:rsidRPr="00C96AE0" w:rsidRDefault="00DD3163" w:rsidP="00465BED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C96AE0">
              <w:rPr>
                <w:b/>
                <w:sz w:val="22"/>
                <w:szCs w:val="22"/>
                <w:lang w:val="es-ES_tradnl"/>
              </w:rPr>
              <w:t>UST’s</w:t>
            </w:r>
          </w:p>
        </w:tc>
      </w:tr>
      <w:tr w:rsidR="00DD3163" w:rsidRPr="00C96AE0" w:rsidTr="00DD3163">
        <w:trPr>
          <w:trHeight w:val="561"/>
          <w:jc w:val="center"/>
        </w:trPr>
        <w:tc>
          <w:tcPr>
            <w:tcW w:w="2213" w:type="dxa"/>
            <w:vMerge/>
            <w:shd w:val="clear" w:color="auto" w:fill="D9D9D9"/>
            <w:vAlign w:val="center"/>
          </w:tcPr>
          <w:p w:rsidR="00DD3163" w:rsidRPr="00C96AE0" w:rsidRDefault="00DD3163" w:rsidP="00C133F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DD3163" w:rsidRPr="00C96AE0" w:rsidRDefault="005C4907" w:rsidP="005C490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96AE0">
              <w:rPr>
                <w:b/>
                <w:sz w:val="22"/>
                <w:szCs w:val="22"/>
              </w:rPr>
              <w:t>E</w:t>
            </w:r>
            <w:r w:rsidR="00DD3163" w:rsidRPr="00C96AE0">
              <w:rPr>
                <w:b/>
                <w:sz w:val="22"/>
                <w:szCs w:val="22"/>
              </w:rPr>
              <w:t>stimada na</w:t>
            </w:r>
            <w:proofErr w:type="gramStart"/>
            <w:r w:rsidR="00DD3163" w:rsidRPr="00C96AE0">
              <w:rPr>
                <w:b/>
                <w:sz w:val="22"/>
                <w:szCs w:val="22"/>
              </w:rPr>
              <w:t xml:space="preserve">  </w:t>
            </w:r>
            <w:proofErr w:type="gramEnd"/>
            <w:r w:rsidR="00DD3163" w:rsidRPr="00C96AE0">
              <w:rPr>
                <w:b/>
                <w:sz w:val="22"/>
                <w:szCs w:val="22"/>
              </w:rPr>
              <w:t>OS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DD3163" w:rsidRPr="00C96AE0" w:rsidRDefault="005C4907" w:rsidP="00262EE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96AE0">
              <w:rPr>
                <w:b/>
                <w:sz w:val="22"/>
                <w:szCs w:val="22"/>
              </w:rPr>
              <w:t>Executada</w:t>
            </w:r>
            <w:r w:rsidR="00DD3163" w:rsidRPr="00C96AE0">
              <w:rPr>
                <w:b/>
                <w:sz w:val="22"/>
                <w:szCs w:val="22"/>
              </w:rPr>
              <w:t xml:space="preserve"> no </w:t>
            </w:r>
            <w:r w:rsidR="003F67CF" w:rsidRPr="00C96AE0">
              <w:rPr>
                <w:b/>
                <w:sz w:val="22"/>
                <w:szCs w:val="22"/>
              </w:rPr>
              <w:t xml:space="preserve">TRD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DD3163" w:rsidRPr="00C96AE0" w:rsidRDefault="005C4907" w:rsidP="00DD316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C96AE0">
              <w:rPr>
                <w:b/>
                <w:sz w:val="22"/>
                <w:szCs w:val="22"/>
                <w:lang w:val="es-ES_tradnl"/>
              </w:rPr>
              <w:t>E</w:t>
            </w:r>
            <w:r w:rsidR="00DD3163" w:rsidRPr="00C96AE0">
              <w:rPr>
                <w:b/>
                <w:sz w:val="22"/>
                <w:szCs w:val="22"/>
                <w:lang w:val="es-ES_tradnl"/>
              </w:rPr>
              <w:t>stimadas na OS</w:t>
            </w:r>
          </w:p>
        </w:tc>
        <w:tc>
          <w:tcPr>
            <w:tcW w:w="1646" w:type="dxa"/>
            <w:shd w:val="clear" w:color="auto" w:fill="D9D9D9"/>
            <w:vAlign w:val="center"/>
          </w:tcPr>
          <w:p w:rsidR="00262EE5" w:rsidRPr="00C96AE0" w:rsidRDefault="005C4907" w:rsidP="00262EE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C96AE0">
              <w:rPr>
                <w:b/>
                <w:sz w:val="22"/>
                <w:szCs w:val="22"/>
                <w:lang w:val="es-ES_tradnl"/>
              </w:rPr>
              <w:t>E</w:t>
            </w:r>
            <w:r w:rsidR="00DD3163" w:rsidRPr="00C96AE0">
              <w:rPr>
                <w:b/>
                <w:sz w:val="22"/>
                <w:szCs w:val="22"/>
                <w:lang w:val="es-ES_tradnl"/>
              </w:rPr>
              <w:t xml:space="preserve">xecutadas </w:t>
            </w:r>
          </w:p>
          <w:p w:rsidR="00DD3163" w:rsidRPr="00C96AE0" w:rsidRDefault="00DD3163" w:rsidP="00262EE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s-ES_tradnl"/>
              </w:rPr>
            </w:pPr>
            <w:r w:rsidRPr="00C96AE0">
              <w:rPr>
                <w:b/>
                <w:sz w:val="22"/>
                <w:szCs w:val="22"/>
                <w:lang w:val="es-ES_tradnl"/>
              </w:rPr>
              <w:t xml:space="preserve">no </w:t>
            </w:r>
            <w:r w:rsidR="003F67CF" w:rsidRPr="00C96AE0">
              <w:rPr>
                <w:b/>
                <w:sz w:val="22"/>
                <w:szCs w:val="22"/>
                <w:lang w:val="es-ES_tradnl"/>
              </w:rPr>
              <w:t xml:space="preserve"> TRD</w:t>
            </w:r>
          </w:p>
        </w:tc>
      </w:tr>
      <w:tr w:rsidR="00E10468" w:rsidRPr="00C96AE0" w:rsidTr="00B80170">
        <w:trPr>
          <w:trHeight w:val="323"/>
          <w:jc w:val="center"/>
        </w:trPr>
        <w:tc>
          <w:tcPr>
            <w:tcW w:w="2213" w:type="dxa"/>
          </w:tcPr>
          <w:p w:rsidR="00E10468" w:rsidRPr="00C96AE0" w:rsidRDefault="00E104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E10468" w:rsidRPr="00C96AE0" w:rsidRDefault="00E104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E10468" w:rsidRPr="00C96AE0" w:rsidRDefault="00E104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701" w:type="dxa"/>
          </w:tcPr>
          <w:p w:rsidR="00E10468" w:rsidRPr="00C96AE0" w:rsidRDefault="00E104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ES_tradnl"/>
              </w:rPr>
            </w:pPr>
          </w:p>
        </w:tc>
        <w:tc>
          <w:tcPr>
            <w:tcW w:w="1646" w:type="dxa"/>
            <w:vAlign w:val="center"/>
          </w:tcPr>
          <w:p w:rsidR="00E10468" w:rsidRPr="00C96AE0" w:rsidRDefault="00E10468" w:rsidP="00A651F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s-ES_tradnl"/>
              </w:rPr>
            </w:pPr>
          </w:p>
        </w:tc>
      </w:tr>
    </w:tbl>
    <w:p w:rsidR="00023D6C" w:rsidRPr="00C96AE0" w:rsidRDefault="00023D6C">
      <w:pPr>
        <w:pStyle w:val="Corpo"/>
        <w:jc w:val="center"/>
        <w:rPr>
          <w:rFonts w:ascii="Times New Roman" w:hAnsi="Times New Roman"/>
          <w:sz w:val="22"/>
          <w:szCs w:val="22"/>
        </w:rPr>
      </w:pPr>
    </w:p>
    <w:p w:rsidR="00FB4124" w:rsidRPr="00C96AE0" w:rsidRDefault="00FB4124">
      <w:pPr>
        <w:pStyle w:val="Corpo"/>
        <w:jc w:val="center"/>
        <w:rPr>
          <w:rFonts w:ascii="Times New Roman" w:hAnsi="Times New Roman"/>
          <w:sz w:val="22"/>
          <w:szCs w:val="22"/>
        </w:rPr>
      </w:pPr>
    </w:p>
    <w:p w:rsidR="00FB4124" w:rsidRPr="00C96AE0" w:rsidRDefault="00FB4124">
      <w:pPr>
        <w:pStyle w:val="Corpo"/>
        <w:jc w:val="center"/>
        <w:rPr>
          <w:rFonts w:ascii="Times New Roman" w:hAnsi="Times New Roman"/>
          <w:sz w:val="22"/>
          <w:szCs w:val="22"/>
        </w:rPr>
      </w:pPr>
    </w:p>
    <w:p w:rsidR="00023D6C" w:rsidRPr="00C96AE0" w:rsidRDefault="00EE1B57">
      <w:pPr>
        <w:pStyle w:val="Corpo"/>
        <w:jc w:val="center"/>
        <w:rPr>
          <w:rFonts w:ascii="Times New Roman" w:hAnsi="Times New Roman"/>
          <w:sz w:val="22"/>
          <w:szCs w:val="22"/>
        </w:rPr>
      </w:pPr>
      <w:r w:rsidRPr="00C96AE0">
        <w:rPr>
          <w:rFonts w:ascii="Times New Roman" w:hAnsi="Times New Roman"/>
          <w:sz w:val="22"/>
          <w:szCs w:val="22"/>
        </w:rPr>
        <w:t>__________</w:t>
      </w:r>
      <w:r w:rsidR="00263B2A" w:rsidRPr="00C96AE0">
        <w:rPr>
          <w:rFonts w:ascii="Times New Roman" w:hAnsi="Times New Roman"/>
          <w:sz w:val="22"/>
          <w:szCs w:val="22"/>
        </w:rPr>
        <w:t>,</w:t>
      </w:r>
      <w:r w:rsidRPr="00C96AE0">
        <w:rPr>
          <w:rFonts w:ascii="Times New Roman" w:hAnsi="Times New Roman"/>
          <w:sz w:val="22"/>
          <w:szCs w:val="22"/>
        </w:rPr>
        <w:t>____</w:t>
      </w:r>
      <w:r w:rsidR="008B3B3B" w:rsidRPr="00C96AE0">
        <w:rPr>
          <w:rFonts w:ascii="Times New Roman" w:hAnsi="Times New Roman"/>
          <w:sz w:val="22"/>
          <w:szCs w:val="22"/>
        </w:rPr>
        <w:t xml:space="preserve"> de </w:t>
      </w:r>
      <w:r w:rsidRPr="00C96AE0">
        <w:rPr>
          <w:rFonts w:ascii="Times New Roman" w:hAnsi="Times New Roman"/>
          <w:sz w:val="22"/>
          <w:szCs w:val="22"/>
        </w:rPr>
        <w:t>_______</w:t>
      </w:r>
      <w:r w:rsidR="008B3B3B" w:rsidRPr="00C96AE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8B3B3B" w:rsidRPr="00C96AE0">
        <w:rPr>
          <w:rFonts w:ascii="Times New Roman" w:hAnsi="Times New Roman"/>
          <w:sz w:val="22"/>
          <w:szCs w:val="22"/>
        </w:rPr>
        <w:t>de</w:t>
      </w:r>
      <w:proofErr w:type="spellEnd"/>
      <w:r w:rsidR="008B3B3B" w:rsidRPr="00C96AE0">
        <w:rPr>
          <w:rFonts w:ascii="Times New Roman" w:hAnsi="Times New Roman"/>
          <w:sz w:val="22"/>
          <w:szCs w:val="22"/>
        </w:rPr>
        <w:t xml:space="preserve"> 20</w:t>
      </w:r>
      <w:r w:rsidRPr="00C96AE0">
        <w:rPr>
          <w:rFonts w:ascii="Times New Roman" w:hAnsi="Times New Roman"/>
          <w:sz w:val="22"/>
          <w:szCs w:val="22"/>
        </w:rPr>
        <w:t>___.</w:t>
      </w:r>
    </w:p>
    <w:p w:rsidR="00023D6C" w:rsidRPr="00C96AE0" w:rsidRDefault="00023D6C">
      <w:pPr>
        <w:rPr>
          <w:sz w:val="22"/>
          <w:szCs w:val="22"/>
        </w:rPr>
      </w:pPr>
      <w:r w:rsidRPr="00C96AE0">
        <w:rPr>
          <w:sz w:val="22"/>
          <w:szCs w:val="22"/>
        </w:rPr>
        <w:tab/>
      </w:r>
    </w:p>
    <w:p w:rsidR="00023D6C" w:rsidRPr="00C96AE0" w:rsidRDefault="00023D6C">
      <w:pPr>
        <w:spacing w:before="20"/>
        <w:jc w:val="center"/>
        <w:rPr>
          <w:sz w:val="22"/>
          <w:szCs w:val="22"/>
        </w:rPr>
      </w:pPr>
    </w:p>
    <w:p w:rsidR="00023D6C" w:rsidRPr="00C96AE0" w:rsidRDefault="00023D6C">
      <w:pPr>
        <w:spacing w:before="20"/>
        <w:jc w:val="center"/>
        <w:rPr>
          <w:sz w:val="22"/>
          <w:szCs w:val="22"/>
        </w:rPr>
      </w:pPr>
    </w:p>
    <w:p w:rsidR="00023D6C" w:rsidRPr="00C96AE0" w:rsidRDefault="00023D6C">
      <w:pPr>
        <w:spacing w:before="20"/>
        <w:jc w:val="center"/>
        <w:rPr>
          <w:sz w:val="22"/>
          <w:szCs w:val="22"/>
        </w:rPr>
      </w:pPr>
      <w:r w:rsidRPr="00C96AE0">
        <w:rPr>
          <w:sz w:val="22"/>
          <w:szCs w:val="22"/>
        </w:rPr>
        <w:t>________________________________________</w:t>
      </w:r>
    </w:p>
    <w:p w:rsidR="00023D6C" w:rsidRPr="00C96AE0" w:rsidRDefault="003D195C">
      <w:pPr>
        <w:spacing w:before="20"/>
        <w:jc w:val="center"/>
        <w:rPr>
          <w:sz w:val="22"/>
          <w:szCs w:val="22"/>
        </w:rPr>
      </w:pPr>
      <w:r w:rsidRPr="00C96AE0">
        <w:rPr>
          <w:sz w:val="22"/>
          <w:szCs w:val="22"/>
        </w:rPr>
        <w:t>Assinatura</w:t>
      </w:r>
      <w:r w:rsidR="009970B3" w:rsidRPr="00C96AE0">
        <w:rPr>
          <w:sz w:val="22"/>
          <w:szCs w:val="22"/>
        </w:rPr>
        <w:t xml:space="preserve"> do Fiscal Técnico</w:t>
      </w:r>
      <w:r w:rsidRPr="00C96AE0">
        <w:rPr>
          <w:sz w:val="22"/>
          <w:szCs w:val="22"/>
        </w:rPr>
        <w:t xml:space="preserve"> e carimbo</w:t>
      </w:r>
    </w:p>
    <w:sectPr w:rsidR="00023D6C" w:rsidRPr="00C96AE0" w:rsidSect="00B16B8D">
      <w:pgSz w:w="11907" w:h="16840" w:code="9"/>
      <w:pgMar w:top="539" w:right="1134" w:bottom="85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54D" w:rsidRDefault="00B7654D">
      <w:r>
        <w:separator/>
      </w:r>
    </w:p>
  </w:endnote>
  <w:endnote w:type="continuationSeparator" w:id="0">
    <w:p w:rsidR="00B7654D" w:rsidRDefault="00B7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54D" w:rsidRDefault="00B7654D">
      <w:r>
        <w:separator/>
      </w:r>
    </w:p>
  </w:footnote>
  <w:footnote w:type="continuationSeparator" w:id="0">
    <w:p w:rsidR="00B7654D" w:rsidRDefault="00B76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B2EB2"/>
    <w:multiLevelType w:val="hybridMultilevel"/>
    <w:tmpl w:val="86167A64"/>
    <w:lvl w:ilvl="0" w:tplc="E1A295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7C07A5"/>
    <w:multiLevelType w:val="hybridMultilevel"/>
    <w:tmpl w:val="13BC7A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5744D"/>
    <w:multiLevelType w:val="hybridMultilevel"/>
    <w:tmpl w:val="E65C1D1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0B5BBB"/>
    <w:multiLevelType w:val="hybridMultilevel"/>
    <w:tmpl w:val="06CE86DA"/>
    <w:lvl w:ilvl="0" w:tplc="0416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6A173B66"/>
    <w:multiLevelType w:val="hybridMultilevel"/>
    <w:tmpl w:val="13BC7A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D0710F"/>
    <w:multiLevelType w:val="hybridMultilevel"/>
    <w:tmpl w:val="9A1823F2"/>
    <w:lvl w:ilvl="0" w:tplc="61F8F79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0C"/>
    <w:rsid w:val="00023D6C"/>
    <w:rsid w:val="00030D1C"/>
    <w:rsid w:val="00032FB0"/>
    <w:rsid w:val="0006113F"/>
    <w:rsid w:val="0007166B"/>
    <w:rsid w:val="000A71B4"/>
    <w:rsid w:val="000C4784"/>
    <w:rsid w:val="000E41B5"/>
    <w:rsid w:val="00133199"/>
    <w:rsid w:val="001B421F"/>
    <w:rsid w:val="0020745F"/>
    <w:rsid w:val="00213F6A"/>
    <w:rsid w:val="00225E49"/>
    <w:rsid w:val="00262EE5"/>
    <w:rsid w:val="00263B2A"/>
    <w:rsid w:val="002B7543"/>
    <w:rsid w:val="002F3060"/>
    <w:rsid w:val="00353618"/>
    <w:rsid w:val="00357E6F"/>
    <w:rsid w:val="003633F9"/>
    <w:rsid w:val="003901A4"/>
    <w:rsid w:val="003A43A7"/>
    <w:rsid w:val="003B416F"/>
    <w:rsid w:val="003D195C"/>
    <w:rsid w:val="003D27C1"/>
    <w:rsid w:val="003E442B"/>
    <w:rsid w:val="003F67CF"/>
    <w:rsid w:val="00433B38"/>
    <w:rsid w:val="00465BED"/>
    <w:rsid w:val="004C1979"/>
    <w:rsid w:val="00505A62"/>
    <w:rsid w:val="005774F5"/>
    <w:rsid w:val="00596EFF"/>
    <w:rsid w:val="005C4907"/>
    <w:rsid w:val="005D03E8"/>
    <w:rsid w:val="005F51D2"/>
    <w:rsid w:val="0060012A"/>
    <w:rsid w:val="0060716F"/>
    <w:rsid w:val="006A623D"/>
    <w:rsid w:val="006C36ED"/>
    <w:rsid w:val="006D36BB"/>
    <w:rsid w:val="00703D66"/>
    <w:rsid w:val="007419B3"/>
    <w:rsid w:val="00763D90"/>
    <w:rsid w:val="00792523"/>
    <w:rsid w:val="007A12F6"/>
    <w:rsid w:val="007E7E7B"/>
    <w:rsid w:val="008656F9"/>
    <w:rsid w:val="00870AB8"/>
    <w:rsid w:val="008A3495"/>
    <w:rsid w:val="008B3B3B"/>
    <w:rsid w:val="00960EDC"/>
    <w:rsid w:val="00975CFF"/>
    <w:rsid w:val="0098599D"/>
    <w:rsid w:val="009970B3"/>
    <w:rsid w:val="009A0E3F"/>
    <w:rsid w:val="009E0BB5"/>
    <w:rsid w:val="00A316C2"/>
    <w:rsid w:val="00A63043"/>
    <w:rsid w:val="00A651FC"/>
    <w:rsid w:val="00AE7530"/>
    <w:rsid w:val="00B16B8D"/>
    <w:rsid w:val="00B30AFD"/>
    <w:rsid w:val="00B7654D"/>
    <w:rsid w:val="00B76985"/>
    <w:rsid w:val="00B77D86"/>
    <w:rsid w:val="00B80170"/>
    <w:rsid w:val="00B80A0C"/>
    <w:rsid w:val="00BA0B20"/>
    <w:rsid w:val="00BC1671"/>
    <w:rsid w:val="00BC7CD1"/>
    <w:rsid w:val="00BF525F"/>
    <w:rsid w:val="00C133FE"/>
    <w:rsid w:val="00C25964"/>
    <w:rsid w:val="00C43C1D"/>
    <w:rsid w:val="00C55A2A"/>
    <w:rsid w:val="00C96AE0"/>
    <w:rsid w:val="00D07217"/>
    <w:rsid w:val="00D2017B"/>
    <w:rsid w:val="00D573AD"/>
    <w:rsid w:val="00D668B8"/>
    <w:rsid w:val="00D97084"/>
    <w:rsid w:val="00D971F8"/>
    <w:rsid w:val="00DD3163"/>
    <w:rsid w:val="00E10468"/>
    <w:rsid w:val="00E92827"/>
    <w:rsid w:val="00E92A08"/>
    <w:rsid w:val="00EE1B57"/>
    <w:rsid w:val="00F008A2"/>
    <w:rsid w:val="00F15D8C"/>
    <w:rsid w:val="00F35592"/>
    <w:rsid w:val="00F764A3"/>
    <w:rsid w:val="00FB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B8D"/>
  </w:style>
  <w:style w:type="paragraph" w:styleId="Ttulo1">
    <w:name w:val="heading 1"/>
    <w:basedOn w:val="Normal"/>
    <w:next w:val="Normal"/>
    <w:qFormat/>
    <w:rsid w:val="00B16B8D"/>
    <w:pPr>
      <w:keepNext/>
      <w:outlineLvl w:val="0"/>
    </w:pPr>
    <w:rPr>
      <w:b/>
      <w:sz w:val="18"/>
    </w:rPr>
  </w:style>
  <w:style w:type="paragraph" w:styleId="Ttulo2">
    <w:name w:val="heading 2"/>
    <w:basedOn w:val="Normal"/>
    <w:next w:val="Normal"/>
    <w:qFormat/>
    <w:rsid w:val="00B16B8D"/>
    <w:pPr>
      <w:keepNext/>
      <w:jc w:val="center"/>
      <w:outlineLvl w:val="1"/>
    </w:pPr>
    <w:rPr>
      <w:b/>
      <w:sz w:val="36"/>
    </w:rPr>
  </w:style>
  <w:style w:type="paragraph" w:styleId="Ttulo3">
    <w:name w:val="heading 3"/>
    <w:basedOn w:val="Normal"/>
    <w:next w:val="Normal"/>
    <w:qFormat/>
    <w:rsid w:val="00B16B8D"/>
    <w:pPr>
      <w:keepNext/>
      <w:spacing w:before="60" w:after="60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rsid w:val="00B16B8D"/>
    <w:pPr>
      <w:keepNext/>
      <w:jc w:val="center"/>
      <w:outlineLvl w:val="3"/>
    </w:pPr>
    <w:rPr>
      <w:rFonts w:ascii="Arial" w:hAnsi="Arial" w:cs="Arial"/>
      <w:b/>
      <w:bCs/>
      <w:szCs w:val="24"/>
    </w:rPr>
  </w:style>
  <w:style w:type="paragraph" w:styleId="Ttulo6">
    <w:name w:val="heading 6"/>
    <w:basedOn w:val="Normal"/>
    <w:next w:val="Normal"/>
    <w:qFormat/>
    <w:rsid w:val="00B16B8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16B8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B16B8D"/>
    <w:pPr>
      <w:jc w:val="center"/>
    </w:pPr>
    <w:rPr>
      <w:rFonts w:ascii="Arial Rounded MT Bold" w:hAnsi="Arial Rounded MT Bold"/>
      <w:b/>
      <w:sz w:val="24"/>
    </w:rPr>
  </w:style>
  <w:style w:type="paragraph" w:styleId="PargrafodaLista">
    <w:name w:val="List Paragraph"/>
    <w:basedOn w:val="Normal"/>
    <w:qFormat/>
    <w:rsid w:val="00B16B8D"/>
    <w:pPr>
      <w:ind w:left="720"/>
      <w:contextualSpacing/>
    </w:pPr>
    <w:rPr>
      <w:sz w:val="24"/>
      <w:szCs w:val="24"/>
    </w:rPr>
  </w:style>
  <w:style w:type="character" w:customStyle="1" w:styleId="Ttulo7Char">
    <w:name w:val="Título 7 Char"/>
    <w:basedOn w:val="Fontepargpadro"/>
    <w:semiHidden/>
    <w:rsid w:val="00B16B8D"/>
    <w:rPr>
      <w:rFonts w:ascii="Calibri" w:eastAsia="Times New Roman" w:hAnsi="Calibri" w:cs="Times New Roman"/>
      <w:sz w:val="24"/>
      <w:szCs w:val="24"/>
    </w:rPr>
  </w:style>
  <w:style w:type="character" w:customStyle="1" w:styleId="Ttulo6Char">
    <w:name w:val="Título 6 Char"/>
    <w:basedOn w:val="Fontepargpadro"/>
    <w:semiHidden/>
    <w:rsid w:val="00B16B8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rpo">
    <w:name w:val="Corpo"/>
    <w:rsid w:val="00B16B8D"/>
    <w:rPr>
      <w:rFonts w:ascii="Courier" w:hAnsi="Courier"/>
      <w:color w:val="000000"/>
      <w:sz w:val="24"/>
    </w:rPr>
  </w:style>
  <w:style w:type="paragraph" w:styleId="Cabealho">
    <w:name w:val="header"/>
    <w:basedOn w:val="Normal"/>
    <w:semiHidden/>
    <w:unhideWhenUsed/>
    <w:rsid w:val="00B16B8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rsid w:val="00B16B8D"/>
  </w:style>
  <w:style w:type="paragraph" w:styleId="Rodap">
    <w:name w:val="footer"/>
    <w:basedOn w:val="Normal"/>
    <w:semiHidden/>
    <w:unhideWhenUsed/>
    <w:rsid w:val="00B16B8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semiHidden/>
    <w:rsid w:val="00B16B8D"/>
  </w:style>
  <w:style w:type="paragraph" w:styleId="Textodebalo">
    <w:name w:val="Balloon Text"/>
    <w:basedOn w:val="Normal"/>
    <w:semiHidden/>
    <w:unhideWhenUsed/>
    <w:rsid w:val="00B16B8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B16B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B8D"/>
  </w:style>
  <w:style w:type="paragraph" w:styleId="Ttulo1">
    <w:name w:val="heading 1"/>
    <w:basedOn w:val="Normal"/>
    <w:next w:val="Normal"/>
    <w:qFormat/>
    <w:rsid w:val="00B16B8D"/>
    <w:pPr>
      <w:keepNext/>
      <w:outlineLvl w:val="0"/>
    </w:pPr>
    <w:rPr>
      <w:b/>
      <w:sz w:val="18"/>
    </w:rPr>
  </w:style>
  <w:style w:type="paragraph" w:styleId="Ttulo2">
    <w:name w:val="heading 2"/>
    <w:basedOn w:val="Normal"/>
    <w:next w:val="Normal"/>
    <w:qFormat/>
    <w:rsid w:val="00B16B8D"/>
    <w:pPr>
      <w:keepNext/>
      <w:jc w:val="center"/>
      <w:outlineLvl w:val="1"/>
    </w:pPr>
    <w:rPr>
      <w:b/>
      <w:sz w:val="36"/>
    </w:rPr>
  </w:style>
  <w:style w:type="paragraph" w:styleId="Ttulo3">
    <w:name w:val="heading 3"/>
    <w:basedOn w:val="Normal"/>
    <w:next w:val="Normal"/>
    <w:qFormat/>
    <w:rsid w:val="00B16B8D"/>
    <w:pPr>
      <w:keepNext/>
      <w:spacing w:before="60" w:after="60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rsid w:val="00B16B8D"/>
    <w:pPr>
      <w:keepNext/>
      <w:jc w:val="center"/>
      <w:outlineLvl w:val="3"/>
    </w:pPr>
    <w:rPr>
      <w:rFonts w:ascii="Arial" w:hAnsi="Arial" w:cs="Arial"/>
      <w:b/>
      <w:bCs/>
      <w:szCs w:val="24"/>
    </w:rPr>
  </w:style>
  <w:style w:type="paragraph" w:styleId="Ttulo6">
    <w:name w:val="heading 6"/>
    <w:basedOn w:val="Normal"/>
    <w:next w:val="Normal"/>
    <w:qFormat/>
    <w:rsid w:val="00B16B8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16B8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B16B8D"/>
    <w:pPr>
      <w:jc w:val="center"/>
    </w:pPr>
    <w:rPr>
      <w:rFonts w:ascii="Arial Rounded MT Bold" w:hAnsi="Arial Rounded MT Bold"/>
      <w:b/>
      <w:sz w:val="24"/>
    </w:rPr>
  </w:style>
  <w:style w:type="paragraph" w:styleId="PargrafodaLista">
    <w:name w:val="List Paragraph"/>
    <w:basedOn w:val="Normal"/>
    <w:qFormat/>
    <w:rsid w:val="00B16B8D"/>
    <w:pPr>
      <w:ind w:left="720"/>
      <w:contextualSpacing/>
    </w:pPr>
    <w:rPr>
      <w:sz w:val="24"/>
      <w:szCs w:val="24"/>
    </w:rPr>
  </w:style>
  <w:style w:type="character" w:customStyle="1" w:styleId="Ttulo7Char">
    <w:name w:val="Título 7 Char"/>
    <w:basedOn w:val="Fontepargpadro"/>
    <w:semiHidden/>
    <w:rsid w:val="00B16B8D"/>
    <w:rPr>
      <w:rFonts w:ascii="Calibri" w:eastAsia="Times New Roman" w:hAnsi="Calibri" w:cs="Times New Roman"/>
      <w:sz w:val="24"/>
      <w:szCs w:val="24"/>
    </w:rPr>
  </w:style>
  <w:style w:type="character" w:customStyle="1" w:styleId="Ttulo6Char">
    <w:name w:val="Título 6 Char"/>
    <w:basedOn w:val="Fontepargpadro"/>
    <w:semiHidden/>
    <w:rsid w:val="00B16B8D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Corpo">
    <w:name w:val="Corpo"/>
    <w:rsid w:val="00B16B8D"/>
    <w:rPr>
      <w:rFonts w:ascii="Courier" w:hAnsi="Courier"/>
      <w:color w:val="000000"/>
      <w:sz w:val="24"/>
    </w:rPr>
  </w:style>
  <w:style w:type="paragraph" w:styleId="Cabealho">
    <w:name w:val="header"/>
    <w:basedOn w:val="Normal"/>
    <w:semiHidden/>
    <w:unhideWhenUsed/>
    <w:rsid w:val="00B16B8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rsid w:val="00B16B8D"/>
  </w:style>
  <w:style w:type="paragraph" w:styleId="Rodap">
    <w:name w:val="footer"/>
    <w:basedOn w:val="Normal"/>
    <w:semiHidden/>
    <w:unhideWhenUsed/>
    <w:rsid w:val="00B16B8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semiHidden/>
    <w:rsid w:val="00B16B8D"/>
  </w:style>
  <w:style w:type="paragraph" w:styleId="Textodebalo">
    <w:name w:val="Balloon Text"/>
    <w:basedOn w:val="Normal"/>
    <w:semiHidden/>
    <w:unhideWhenUsed/>
    <w:rsid w:val="00B16B8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semiHidden/>
    <w:rsid w:val="00B16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TSE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TRIBUNAL SUPERIOR ELEITORAL</dc:creator>
  <cp:lastModifiedBy>Milena Austregesilo Hereda</cp:lastModifiedBy>
  <cp:revision>2</cp:revision>
  <cp:lastPrinted>2016-06-15T18:16:00Z</cp:lastPrinted>
  <dcterms:created xsi:type="dcterms:W3CDTF">2021-07-15T18:29:00Z</dcterms:created>
  <dcterms:modified xsi:type="dcterms:W3CDTF">2021-07-15T18:29:00Z</dcterms:modified>
</cp:coreProperties>
</file>